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BA" w:rsidRDefault="004168BA"/>
    <w:p w:rsidR="004168BA" w:rsidRPr="008651FD" w:rsidRDefault="004168BA" w:rsidP="004168BA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>
        <w:rPr>
          <w:rFonts w:cs="Arial"/>
          <w:b/>
          <w:bCs/>
          <w:sz w:val="40"/>
          <w:szCs w:val="40"/>
          <w:lang w:eastAsia="es-ES"/>
        </w:rPr>
        <w:t>A</w:t>
      </w:r>
      <w:r w:rsidRPr="5A6AB562">
        <w:rPr>
          <w:rFonts w:cs="Arial"/>
          <w:b/>
          <w:bCs/>
          <w:sz w:val="40"/>
          <w:szCs w:val="40"/>
          <w:lang w:eastAsia="es-ES"/>
        </w:rPr>
        <w:t>NEX</w:t>
      </w:r>
      <w:r>
        <w:rPr>
          <w:rFonts w:cs="Arial"/>
          <w:b/>
          <w:bCs/>
          <w:sz w:val="40"/>
          <w:szCs w:val="40"/>
          <w:lang w:eastAsia="es-ES"/>
        </w:rPr>
        <w:t>O</w:t>
      </w:r>
      <w:r w:rsidRPr="5A6AB562">
        <w:rPr>
          <w:rFonts w:cs="Arial"/>
          <w:b/>
          <w:bCs/>
          <w:sz w:val="40"/>
          <w:szCs w:val="40"/>
          <w:lang w:eastAsia="es-ES"/>
        </w:rPr>
        <w:t xml:space="preserve"> 16</w:t>
      </w:r>
    </w:p>
    <w:p w:rsidR="004168BA" w:rsidRPr="008651FD" w:rsidRDefault="004168BA" w:rsidP="004168BA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</w:t>
      </w:r>
      <w:r>
        <w:rPr>
          <w:rFonts w:cs="Arial"/>
          <w:b/>
          <w:sz w:val="40"/>
          <w:szCs w:val="40"/>
          <w:lang w:eastAsia="es-ES"/>
        </w:rPr>
        <w:t>N</w:t>
      </w:r>
      <w:r w:rsidRPr="008651FD">
        <w:rPr>
          <w:rFonts w:cs="Arial"/>
          <w:b/>
          <w:sz w:val="40"/>
          <w:szCs w:val="40"/>
          <w:lang w:eastAsia="es-ES"/>
        </w:rPr>
        <w:t xml:space="preserve"> RESPONSABLE EN RELACIÓ</w:t>
      </w:r>
      <w:r>
        <w:rPr>
          <w:rFonts w:cs="Arial"/>
          <w:b/>
          <w:sz w:val="40"/>
          <w:szCs w:val="40"/>
          <w:lang w:eastAsia="es-ES"/>
        </w:rPr>
        <w:t>N</w:t>
      </w:r>
      <w:r w:rsidRPr="008651FD">
        <w:rPr>
          <w:rFonts w:cs="Arial"/>
          <w:b/>
          <w:sz w:val="40"/>
          <w:szCs w:val="40"/>
          <w:lang w:eastAsia="es-ES"/>
        </w:rPr>
        <w:t xml:space="preserve"> A LA DOCUMENTACIÓ</w:t>
      </w:r>
      <w:r>
        <w:rPr>
          <w:rFonts w:cs="Arial"/>
          <w:b/>
          <w:sz w:val="40"/>
          <w:szCs w:val="40"/>
          <w:lang w:eastAsia="es-ES"/>
        </w:rPr>
        <w:t>N</w:t>
      </w:r>
      <w:r w:rsidRPr="008651FD">
        <w:rPr>
          <w:rFonts w:cs="Arial"/>
          <w:b/>
          <w:sz w:val="40"/>
          <w:szCs w:val="40"/>
          <w:lang w:eastAsia="es-ES"/>
        </w:rPr>
        <w:t xml:space="preserve"> CONSIDERADA CONFIDENCIAL</w:t>
      </w:r>
    </w:p>
    <w:p w:rsidR="004168BA" w:rsidRDefault="004168BA" w:rsidP="004168B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A7441" w:rsidRPr="008821E2" w:rsidRDefault="009A7441" w:rsidP="009A74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val="es-ES"/>
        </w:rPr>
      </w:pPr>
      <w:r w:rsidRPr="008821E2">
        <w:rPr>
          <w:rFonts w:ascii="Calibri" w:hAnsi="Calibri" w:cs="Calibri"/>
          <w:b/>
          <w:lang w:val="es-ES"/>
        </w:rPr>
        <w:t>CS/AH01/1101446911/25/PSS</w:t>
      </w:r>
    </w:p>
    <w:p w:rsidR="008C0906" w:rsidRDefault="008C0906" w:rsidP="004168BA">
      <w:pPr>
        <w:tabs>
          <w:tab w:val="left" w:pos="2025"/>
        </w:tabs>
        <w:jc w:val="both"/>
      </w:pPr>
    </w:p>
    <w:p w:rsidR="004168BA" w:rsidRDefault="004168BA" w:rsidP="004168BA">
      <w:pPr>
        <w:tabs>
          <w:tab w:val="left" w:pos="2025"/>
        </w:tabs>
        <w:jc w:val="both"/>
      </w:pPr>
      <w:r>
        <w:t xml:space="preserve">El/la </w:t>
      </w:r>
      <w:proofErr w:type="spellStart"/>
      <w:r>
        <w:t>señor</w:t>
      </w:r>
      <w:proofErr w:type="spellEnd"/>
      <w:r>
        <w:t>/a [</w:t>
      </w:r>
      <w:r w:rsidRPr="004168BA">
        <w:rPr>
          <w:color w:val="ED7D31" w:themeColor="accent2"/>
        </w:rPr>
        <w:t xml:space="preserve">Nombre del </w:t>
      </w:r>
      <w:proofErr w:type="spellStart"/>
      <w:r w:rsidRPr="004168BA">
        <w:rPr>
          <w:color w:val="ED7D31" w:themeColor="accent2"/>
        </w:rPr>
        <w:t>apoderado</w:t>
      </w:r>
      <w:proofErr w:type="spellEnd"/>
      <w:r w:rsidRPr="004168BA">
        <w:rPr>
          <w:color w:val="ED7D31" w:themeColor="accent2"/>
        </w:rPr>
        <w:t>/</w:t>
      </w:r>
      <w:proofErr w:type="spellStart"/>
      <w:r w:rsidRPr="004168BA">
        <w:rPr>
          <w:color w:val="ED7D31" w:themeColor="accent2"/>
        </w:rPr>
        <w:t>representante</w:t>
      </w:r>
      <w:proofErr w:type="spellEnd"/>
      <w:r>
        <w:t>], con DNI núm. [</w:t>
      </w:r>
      <w:r w:rsidRPr="004168BA">
        <w:rPr>
          <w:color w:val="ED7D31" w:themeColor="accent2"/>
        </w:rPr>
        <w:t xml:space="preserve">DNI del </w:t>
      </w:r>
      <w:proofErr w:type="spellStart"/>
      <w:r w:rsidRPr="004168BA">
        <w:rPr>
          <w:color w:val="ED7D31" w:themeColor="accent2"/>
        </w:rPr>
        <w:t>representante</w:t>
      </w:r>
      <w:proofErr w:type="spellEnd"/>
      <w:r>
        <w:t>], en [</w:t>
      </w:r>
      <w:r w:rsidRPr="004168BA">
        <w:rPr>
          <w:color w:val="ED7D31" w:themeColor="accent2"/>
        </w:rPr>
        <w:t xml:space="preserve">nombre </w:t>
      </w:r>
      <w:proofErr w:type="spellStart"/>
      <w:r w:rsidRPr="004168BA">
        <w:rPr>
          <w:color w:val="ED7D31" w:themeColor="accent2"/>
        </w:rPr>
        <w:t>propio</w:t>
      </w:r>
      <w:proofErr w:type="spellEnd"/>
      <w:r w:rsidRPr="004168BA">
        <w:rPr>
          <w:color w:val="ED7D31" w:themeColor="accent2"/>
        </w:rPr>
        <w:t xml:space="preserve"> / en nombre y </w:t>
      </w:r>
      <w:proofErr w:type="spellStart"/>
      <w:r w:rsidRPr="004168BA">
        <w:rPr>
          <w:color w:val="ED7D31" w:themeColor="accent2"/>
        </w:rPr>
        <w:t>representación</w:t>
      </w:r>
      <w:proofErr w:type="spellEnd"/>
      <w:r>
        <w:t>] de la empresa [</w:t>
      </w:r>
      <w:proofErr w:type="spellStart"/>
      <w:r w:rsidRPr="004168BA">
        <w:rPr>
          <w:color w:val="ED7D31" w:themeColor="accent2"/>
        </w:rPr>
        <w:t>Razón</w:t>
      </w:r>
      <w:proofErr w:type="spellEnd"/>
      <w:r w:rsidRPr="004168BA">
        <w:rPr>
          <w:color w:val="ED7D31" w:themeColor="accent2"/>
        </w:rPr>
        <w:t xml:space="preserve"> social de la empresa</w:t>
      </w:r>
      <w:r>
        <w:t xml:space="preserve">], con CIF </w:t>
      </w:r>
      <w:r w:rsidRPr="004168BA">
        <w:rPr>
          <w:color w:val="ED7D31" w:themeColor="accent2"/>
        </w:rPr>
        <w:t>[CIF de la empresa</w:t>
      </w:r>
      <w:r>
        <w:t xml:space="preserve">], y domicilio de la </w:t>
      </w:r>
      <w:proofErr w:type="spellStart"/>
      <w:r>
        <w:t>sede</w:t>
      </w:r>
      <w:proofErr w:type="spellEnd"/>
      <w:r>
        <w:t xml:space="preserve"> social en [</w:t>
      </w:r>
      <w:proofErr w:type="spellStart"/>
      <w:r w:rsidRPr="004168BA">
        <w:rPr>
          <w:color w:val="ED7D31" w:themeColor="accent2"/>
        </w:rPr>
        <w:t>Dirección</w:t>
      </w:r>
      <w:proofErr w:type="spellEnd"/>
      <w:r w:rsidRPr="004168BA">
        <w:rPr>
          <w:color w:val="ED7D31" w:themeColor="accent2"/>
        </w:rPr>
        <w:t xml:space="preserve">, </w:t>
      </w:r>
      <w:proofErr w:type="spellStart"/>
      <w:r w:rsidRPr="004168BA">
        <w:rPr>
          <w:color w:val="ED7D31" w:themeColor="accent2"/>
        </w:rPr>
        <w:t>código</w:t>
      </w:r>
      <w:proofErr w:type="spellEnd"/>
      <w:r w:rsidRPr="004168BA">
        <w:rPr>
          <w:color w:val="ED7D31" w:themeColor="accent2"/>
        </w:rPr>
        <w:t xml:space="preserve"> postal y </w:t>
      </w:r>
      <w:proofErr w:type="spellStart"/>
      <w:r w:rsidRPr="004168BA">
        <w:rPr>
          <w:color w:val="ED7D31" w:themeColor="accent2"/>
        </w:rPr>
        <w:t>población</w:t>
      </w:r>
      <w:proofErr w:type="spellEnd"/>
      <w:r>
        <w:t xml:space="preserve">]; de la </w:t>
      </w:r>
      <w:proofErr w:type="spellStart"/>
      <w:r>
        <w:t>cual</w:t>
      </w:r>
      <w:proofErr w:type="spellEnd"/>
      <w:r>
        <w:t xml:space="preserve"> </w:t>
      </w:r>
      <w:proofErr w:type="spellStart"/>
      <w:r>
        <w:t>actúa</w:t>
      </w:r>
      <w:proofErr w:type="spellEnd"/>
      <w:r>
        <w:t xml:space="preserve"> en </w:t>
      </w:r>
      <w:proofErr w:type="spellStart"/>
      <w:r>
        <w:t>calidad</w:t>
      </w:r>
      <w:proofErr w:type="spellEnd"/>
      <w:r>
        <w:t xml:space="preserve"> de [</w:t>
      </w:r>
      <w:r w:rsidRPr="004168BA">
        <w:rPr>
          <w:color w:val="ED7D31" w:themeColor="accent2"/>
        </w:rPr>
        <w:t xml:space="preserve">administrador </w:t>
      </w:r>
      <w:proofErr w:type="spellStart"/>
      <w:r w:rsidRPr="004168BA">
        <w:rPr>
          <w:color w:val="ED7D31" w:themeColor="accent2"/>
        </w:rPr>
        <w:t>único</w:t>
      </w:r>
      <w:proofErr w:type="spellEnd"/>
      <w:r w:rsidRPr="004168BA">
        <w:rPr>
          <w:color w:val="ED7D31" w:themeColor="accent2"/>
        </w:rPr>
        <w:t xml:space="preserve">, </w:t>
      </w:r>
      <w:proofErr w:type="spellStart"/>
      <w:r w:rsidRPr="004168BA">
        <w:rPr>
          <w:color w:val="ED7D31" w:themeColor="accent2"/>
        </w:rPr>
        <w:t>solidario</w:t>
      </w:r>
      <w:proofErr w:type="spellEnd"/>
      <w:r w:rsidRPr="004168BA">
        <w:rPr>
          <w:color w:val="ED7D31" w:themeColor="accent2"/>
        </w:rPr>
        <w:t xml:space="preserve"> o </w:t>
      </w:r>
      <w:proofErr w:type="spellStart"/>
      <w:r w:rsidRPr="004168BA">
        <w:rPr>
          <w:color w:val="ED7D31" w:themeColor="accent2"/>
        </w:rPr>
        <w:t>mancomunado</w:t>
      </w:r>
      <w:proofErr w:type="spellEnd"/>
      <w:r w:rsidRPr="004168BA">
        <w:rPr>
          <w:color w:val="ED7D31" w:themeColor="accent2"/>
        </w:rPr>
        <w:t xml:space="preserve">, o </w:t>
      </w:r>
      <w:proofErr w:type="spellStart"/>
      <w:r w:rsidRPr="004168BA">
        <w:rPr>
          <w:color w:val="ED7D31" w:themeColor="accent2"/>
        </w:rPr>
        <w:t>apoderado</w:t>
      </w:r>
      <w:proofErr w:type="spellEnd"/>
      <w:r w:rsidRPr="004168BA">
        <w:rPr>
          <w:color w:val="ED7D31" w:themeColor="accent2"/>
        </w:rPr>
        <w:t xml:space="preserve"> </w:t>
      </w:r>
      <w:proofErr w:type="spellStart"/>
      <w:r w:rsidRPr="004168BA">
        <w:rPr>
          <w:color w:val="ED7D31" w:themeColor="accent2"/>
        </w:rPr>
        <w:t>solidario</w:t>
      </w:r>
      <w:proofErr w:type="spellEnd"/>
      <w:r w:rsidRPr="004168BA">
        <w:rPr>
          <w:color w:val="ED7D31" w:themeColor="accent2"/>
        </w:rPr>
        <w:t xml:space="preserve"> o </w:t>
      </w:r>
      <w:proofErr w:type="spellStart"/>
      <w:r w:rsidRPr="004168BA">
        <w:rPr>
          <w:color w:val="ED7D31" w:themeColor="accent2"/>
        </w:rPr>
        <w:t>mancomunado</w:t>
      </w:r>
      <w:proofErr w:type="spellEnd"/>
      <w:r>
        <w:t xml:space="preserve">], </w:t>
      </w:r>
      <w:proofErr w:type="spellStart"/>
      <w:r>
        <w:t>según</w:t>
      </w:r>
      <w:proofErr w:type="spellEnd"/>
      <w:r>
        <w:t xml:space="preserve"> </w:t>
      </w:r>
      <w:proofErr w:type="spellStart"/>
      <w:r>
        <w:t>escritura</w:t>
      </w:r>
      <w:proofErr w:type="spellEnd"/>
      <w:r>
        <w:t xml:space="preserve"> pública </w:t>
      </w:r>
      <w:proofErr w:type="spellStart"/>
      <w:r>
        <w:t>otorgada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el </w:t>
      </w:r>
      <w:proofErr w:type="spellStart"/>
      <w:r>
        <w:t>Notario</w:t>
      </w:r>
      <w:proofErr w:type="spellEnd"/>
      <w:r>
        <w:t xml:space="preserve"> de [</w:t>
      </w:r>
      <w:r w:rsidRPr="004168BA">
        <w:rPr>
          <w:color w:val="ED7D31" w:themeColor="accent2"/>
        </w:rPr>
        <w:t>Ciudad</w:t>
      </w:r>
      <w:r>
        <w:t xml:space="preserve">], </w:t>
      </w:r>
      <w:proofErr w:type="spellStart"/>
      <w:r>
        <w:t>señor</w:t>
      </w:r>
      <w:proofErr w:type="spellEnd"/>
      <w:r>
        <w:t xml:space="preserve"> [</w:t>
      </w:r>
      <w:r w:rsidRPr="004168BA">
        <w:rPr>
          <w:color w:val="ED7D31" w:themeColor="accent2"/>
        </w:rPr>
        <w:t xml:space="preserve">Nombre del </w:t>
      </w:r>
      <w:proofErr w:type="spellStart"/>
      <w:r w:rsidRPr="004168BA">
        <w:rPr>
          <w:color w:val="ED7D31" w:themeColor="accent2"/>
        </w:rPr>
        <w:t>notario</w:t>
      </w:r>
      <w:proofErr w:type="spellEnd"/>
      <w:r>
        <w:t xml:space="preserve">], en </w:t>
      </w:r>
      <w:proofErr w:type="spellStart"/>
      <w:r>
        <w:t>fecha</w:t>
      </w:r>
      <w:proofErr w:type="spellEnd"/>
      <w:r>
        <w:t xml:space="preserve"> [</w:t>
      </w:r>
      <w:proofErr w:type="spellStart"/>
      <w:r w:rsidRPr="004168BA">
        <w:rPr>
          <w:color w:val="ED7D31" w:themeColor="accent2"/>
        </w:rPr>
        <w:t>Fecha</w:t>
      </w:r>
      <w:proofErr w:type="spellEnd"/>
      <w:r w:rsidRPr="004168BA">
        <w:rPr>
          <w:color w:val="ED7D31" w:themeColor="accent2"/>
        </w:rPr>
        <w:t xml:space="preserve"> del </w:t>
      </w:r>
      <w:proofErr w:type="spellStart"/>
      <w:r w:rsidRPr="004168BA">
        <w:rPr>
          <w:color w:val="ED7D31" w:themeColor="accent2"/>
        </w:rPr>
        <w:t>apoderamiento</w:t>
      </w:r>
      <w:proofErr w:type="spellEnd"/>
      <w:r>
        <w:t xml:space="preserve">] y número de </w:t>
      </w:r>
      <w:proofErr w:type="spellStart"/>
      <w:r>
        <w:t>protocolo</w:t>
      </w:r>
      <w:proofErr w:type="spellEnd"/>
      <w:r>
        <w:t xml:space="preserve"> [</w:t>
      </w:r>
      <w:r w:rsidRPr="004168BA">
        <w:rPr>
          <w:color w:val="ED7D31" w:themeColor="accent2"/>
        </w:rPr>
        <w:t xml:space="preserve">núm. </w:t>
      </w:r>
      <w:proofErr w:type="spellStart"/>
      <w:r w:rsidRPr="004168BA">
        <w:rPr>
          <w:color w:val="ED7D31" w:themeColor="accent2"/>
        </w:rPr>
        <w:t>escritura</w:t>
      </w:r>
      <w:proofErr w:type="spellEnd"/>
      <w:r w:rsidRPr="004168BA">
        <w:rPr>
          <w:color w:val="ED7D31" w:themeColor="accent2"/>
        </w:rPr>
        <w:t xml:space="preserve"> de </w:t>
      </w:r>
      <w:proofErr w:type="spellStart"/>
      <w:r w:rsidRPr="004168BA">
        <w:rPr>
          <w:color w:val="ED7D31" w:themeColor="accent2"/>
        </w:rPr>
        <w:t>poderes</w:t>
      </w:r>
      <w:proofErr w:type="spellEnd"/>
      <w:r>
        <w:t xml:space="preserve">], declara </w:t>
      </w:r>
      <w:proofErr w:type="spellStart"/>
      <w:r>
        <w:t>bajo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responsabilidad</w:t>
      </w:r>
      <w:proofErr w:type="spellEnd"/>
      <w:r>
        <w:t xml:space="preserve">, como empresa licitadora del </w:t>
      </w:r>
      <w:proofErr w:type="spellStart"/>
      <w:r>
        <w:t>contrato</w:t>
      </w:r>
      <w:proofErr w:type="spellEnd"/>
      <w:r>
        <w:t xml:space="preserve"> de referencia, que la </w:t>
      </w:r>
      <w:proofErr w:type="spellStart"/>
      <w:r>
        <w:t>siguiente</w:t>
      </w:r>
      <w:proofErr w:type="spellEnd"/>
      <w:r>
        <w:t xml:space="preserve"> </w:t>
      </w:r>
      <w:proofErr w:type="spellStart"/>
      <w:r>
        <w:t>documentación</w:t>
      </w:r>
      <w:proofErr w:type="spellEnd"/>
      <w:r>
        <w:t xml:space="preserve"> presentada por esta, es considerada confidencial:</w:t>
      </w:r>
    </w:p>
    <w:p w:rsidR="004168BA" w:rsidRDefault="004168BA" w:rsidP="004168BA">
      <w:pPr>
        <w:pStyle w:val="Pargrafdellista"/>
        <w:numPr>
          <w:ilvl w:val="0"/>
          <w:numId w:val="3"/>
        </w:numPr>
        <w:tabs>
          <w:tab w:val="left" w:pos="2025"/>
        </w:tabs>
        <w:jc w:val="both"/>
      </w:pPr>
    </w:p>
    <w:p w:rsidR="004168BA" w:rsidRDefault="004168BA" w:rsidP="004168BA">
      <w:pPr>
        <w:pStyle w:val="Pargrafdellista"/>
        <w:numPr>
          <w:ilvl w:val="0"/>
          <w:numId w:val="3"/>
        </w:numPr>
        <w:tabs>
          <w:tab w:val="left" w:pos="2025"/>
        </w:tabs>
        <w:jc w:val="both"/>
      </w:pPr>
    </w:p>
    <w:p w:rsidR="004168BA" w:rsidRDefault="004168BA" w:rsidP="004168BA">
      <w:pPr>
        <w:pStyle w:val="Pargrafdellista"/>
        <w:numPr>
          <w:ilvl w:val="0"/>
          <w:numId w:val="3"/>
        </w:numPr>
        <w:tabs>
          <w:tab w:val="left" w:pos="2025"/>
        </w:tabs>
        <w:jc w:val="both"/>
      </w:pPr>
    </w:p>
    <w:p w:rsidR="004168BA" w:rsidRDefault="004168BA" w:rsidP="004168BA">
      <w:pPr>
        <w:pStyle w:val="Pargrafdellista"/>
        <w:numPr>
          <w:ilvl w:val="0"/>
          <w:numId w:val="3"/>
        </w:numPr>
        <w:tabs>
          <w:tab w:val="left" w:pos="2025"/>
        </w:tabs>
        <w:jc w:val="both"/>
      </w:pPr>
      <w:r>
        <w:t>(...)</w:t>
      </w:r>
    </w:p>
    <w:p w:rsidR="004168BA" w:rsidRDefault="004168BA" w:rsidP="004168BA">
      <w:pPr>
        <w:tabs>
          <w:tab w:val="left" w:pos="2025"/>
        </w:tabs>
        <w:jc w:val="both"/>
      </w:pPr>
      <w:r>
        <w:t xml:space="preserve">Y para que </w:t>
      </w:r>
      <w:proofErr w:type="spellStart"/>
      <w:r>
        <w:t>conste</w:t>
      </w:r>
      <w:proofErr w:type="spellEnd"/>
      <w:r>
        <w:t xml:space="preserve">, firmo esta </w:t>
      </w:r>
      <w:proofErr w:type="spellStart"/>
      <w:r>
        <w:t>declaración</w:t>
      </w:r>
      <w:proofErr w:type="spellEnd"/>
      <w:r>
        <w:t xml:space="preserve"> responsable.</w:t>
      </w:r>
    </w:p>
    <w:p w:rsidR="004168BA" w:rsidRDefault="004168BA" w:rsidP="004168BA">
      <w:pPr>
        <w:tabs>
          <w:tab w:val="left" w:pos="2025"/>
        </w:tabs>
        <w:jc w:val="both"/>
      </w:pPr>
    </w:p>
    <w:p w:rsidR="004168BA" w:rsidRPr="004168BA" w:rsidRDefault="004168BA" w:rsidP="004168BA">
      <w:pPr>
        <w:tabs>
          <w:tab w:val="left" w:pos="2025"/>
        </w:tabs>
        <w:jc w:val="both"/>
        <w:rPr>
          <w:color w:val="ED7D31" w:themeColor="accent2"/>
        </w:rPr>
      </w:pPr>
      <w:r w:rsidRPr="004168BA">
        <w:rPr>
          <w:color w:val="ED7D31" w:themeColor="accent2"/>
        </w:rPr>
        <w:t>[</w:t>
      </w:r>
      <w:proofErr w:type="spellStart"/>
      <w:r w:rsidRPr="004168BA">
        <w:rPr>
          <w:color w:val="ED7D31" w:themeColor="accent2"/>
        </w:rPr>
        <w:t>Lugar</w:t>
      </w:r>
      <w:proofErr w:type="spellEnd"/>
      <w:r w:rsidRPr="004168BA">
        <w:rPr>
          <w:color w:val="ED7D31" w:themeColor="accent2"/>
        </w:rPr>
        <w:t xml:space="preserve"> y </w:t>
      </w:r>
      <w:proofErr w:type="spellStart"/>
      <w:r w:rsidRPr="004168BA">
        <w:rPr>
          <w:color w:val="ED7D31" w:themeColor="accent2"/>
        </w:rPr>
        <w:t>fecha</w:t>
      </w:r>
      <w:proofErr w:type="spellEnd"/>
      <w:r w:rsidRPr="004168BA">
        <w:rPr>
          <w:color w:val="ED7D31" w:themeColor="accent2"/>
        </w:rPr>
        <w:t>]</w:t>
      </w:r>
    </w:p>
    <w:p w:rsidR="004168BA" w:rsidRPr="004168BA" w:rsidRDefault="004168BA" w:rsidP="004168BA">
      <w:pPr>
        <w:tabs>
          <w:tab w:val="left" w:pos="2025"/>
        </w:tabs>
        <w:jc w:val="both"/>
        <w:rPr>
          <w:color w:val="ED7D31" w:themeColor="accent2"/>
        </w:rPr>
      </w:pPr>
    </w:p>
    <w:p w:rsidR="004168BA" w:rsidRPr="004168BA" w:rsidRDefault="004168BA" w:rsidP="004168BA">
      <w:pPr>
        <w:tabs>
          <w:tab w:val="left" w:pos="2025"/>
        </w:tabs>
        <w:jc w:val="both"/>
        <w:rPr>
          <w:color w:val="ED7D31" w:themeColor="accent2"/>
        </w:rPr>
      </w:pPr>
      <w:r w:rsidRPr="004168BA">
        <w:rPr>
          <w:color w:val="ED7D31" w:themeColor="accent2"/>
        </w:rPr>
        <w:t xml:space="preserve">[Firma </w:t>
      </w:r>
      <w:proofErr w:type="spellStart"/>
      <w:r w:rsidRPr="004168BA">
        <w:rPr>
          <w:color w:val="ED7D31" w:themeColor="accent2"/>
        </w:rPr>
        <w:t>electrónica</w:t>
      </w:r>
      <w:proofErr w:type="spellEnd"/>
      <w:r w:rsidRPr="004168BA">
        <w:rPr>
          <w:color w:val="ED7D31" w:themeColor="accent2"/>
        </w:rPr>
        <w:t xml:space="preserve"> del </w:t>
      </w:r>
      <w:proofErr w:type="spellStart"/>
      <w:r w:rsidRPr="004168BA">
        <w:rPr>
          <w:color w:val="ED7D31" w:themeColor="accent2"/>
        </w:rPr>
        <w:t>representante</w:t>
      </w:r>
      <w:proofErr w:type="spellEnd"/>
      <w:r w:rsidRPr="004168BA">
        <w:rPr>
          <w:color w:val="ED7D31" w:themeColor="accent2"/>
        </w:rPr>
        <w:t xml:space="preserve"> de la empresa]</w:t>
      </w:r>
    </w:p>
    <w:p w:rsidR="004168BA" w:rsidRPr="004168BA" w:rsidRDefault="004168BA" w:rsidP="004168BA">
      <w:pPr>
        <w:tabs>
          <w:tab w:val="left" w:pos="2025"/>
        </w:tabs>
        <w:jc w:val="both"/>
        <w:rPr>
          <w:color w:val="ED7D31" w:themeColor="accent2"/>
        </w:rPr>
      </w:pPr>
    </w:p>
    <w:sectPr w:rsidR="004168BA" w:rsidRPr="004168BA" w:rsidSect="004168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8BA" w:rsidRDefault="004168BA" w:rsidP="004168BA">
      <w:pPr>
        <w:spacing w:after="0" w:line="240" w:lineRule="auto"/>
      </w:pPr>
      <w:r>
        <w:separator/>
      </w:r>
    </w:p>
  </w:endnote>
  <w:endnote w:type="continuationSeparator" w:id="0">
    <w:p w:rsidR="004168BA" w:rsidRDefault="004168BA" w:rsidP="0041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441" w:rsidRDefault="009A744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BA" w:rsidRDefault="004168BA" w:rsidP="004168BA">
    <w:pPr>
      <w:pStyle w:val="Peu"/>
      <w:ind w:left="-284"/>
      <w:rPr>
        <w:rFonts w:asciiTheme="minorHAnsi" w:eastAsiaTheme="minorHAnsi" w:hAnsiTheme="minorHAnsi" w:cstheme="minorBidi"/>
      </w:rPr>
    </w:pPr>
    <w:bookmarkStart w:id="1" w:name="_GoBack"/>
    <w:r>
      <w:rPr>
        <w:noProof/>
      </w:rPr>
      <w:drawing>
        <wp:inline distT="0" distB="0" distL="0" distR="0" wp14:anchorId="5B88498E" wp14:editId="167AA5E7">
          <wp:extent cx="1190625" cy="314193"/>
          <wp:effectExtent l="0" t="0" r="0" b="0"/>
          <wp:docPr id="28" name="Imatge 28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099" cy="316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t xml:space="preserve"> </w:t>
    </w:r>
    <w:r>
      <w:rPr>
        <w:noProof/>
      </w:rPr>
      <w:drawing>
        <wp:inline distT="0" distB="0" distL="0" distR="0" wp14:anchorId="7A3B562C" wp14:editId="5165CC38">
          <wp:extent cx="1562100" cy="381000"/>
          <wp:effectExtent l="0" t="0" r="0" b="0"/>
          <wp:docPr id="29" name="Imatge 29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49587276" wp14:editId="612BE4D8">
          <wp:extent cx="1314450" cy="400050"/>
          <wp:effectExtent l="0" t="0" r="0" b="0"/>
          <wp:docPr id="30" name="Imatge 30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6BF71359" wp14:editId="00AE3838">
          <wp:extent cx="1333500" cy="352425"/>
          <wp:effectExtent l="0" t="0" r="0" b="9525"/>
          <wp:docPr id="31" name="Imatge 31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68BA" w:rsidRPr="001D105A" w:rsidRDefault="004168BA" w:rsidP="004168BA">
    <w:pPr>
      <w:pStyle w:val="Peu"/>
      <w:rPr>
        <w:rFonts w:ascii="Calibri Light" w:hAnsi="Calibri Light"/>
        <w:sz w:val="16"/>
      </w:rPr>
    </w:pPr>
  </w:p>
  <w:p w:rsidR="004168BA" w:rsidRDefault="004168BA" w:rsidP="004168BA">
    <w:pPr>
      <w:pStyle w:val="Peu"/>
    </w:pPr>
  </w:p>
  <w:p w:rsidR="004168BA" w:rsidRDefault="004168BA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441" w:rsidRDefault="009A744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8BA" w:rsidRDefault="004168BA" w:rsidP="004168BA">
      <w:pPr>
        <w:spacing w:after="0" w:line="240" w:lineRule="auto"/>
      </w:pPr>
      <w:r>
        <w:separator/>
      </w:r>
    </w:p>
  </w:footnote>
  <w:footnote w:type="continuationSeparator" w:id="0">
    <w:p w:rsidR="004168BA" w:rsidRDefault="004168BA" w:rsidP="00416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441" w:rsidRDefault="009A744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BA" w:rsidRDefault="009A7441" w:rsidP="009A7441">
    <w:pPr>
      <w:pStyle w:val="Capalera"/>
      <w:jc w:val="right"/>
    </w:pPr>
    <w:ins w:id="0" w:author="Gomez Rodriguez, David" w:date="2025-09-18T10:18:00Z">
      <w:r w:rsidRPr="004F7A31">
        <w:rPr>
          <w:b/>
          <w:noProof/>
        </w:rPr>
        <w:drawing>
          <wp:inline distT="0" distB="0" distL="0" distR="0" wp14:anchorId="6C98DB3F" wp14:editId="3F1FF5E6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441" w:rsidRDefault="009A744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233E"/>
    <w:multiLevelType w:val="hybridMultilevel"/>
    <w:tmpl w:val="6D1C3BB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63556"/>
    <w:multiLevelType w:val="hybridMultilevel"/>
    <w:tmpl w:val="25C8B6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837D5"/>
    <w:multiLevelType w:val="hybridMultilevel"/>
    <w:tmpl w:val="3586B00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BA"/>
    <w:rsid w:val="004168BA"/>
    <w:rsid w:val="008C0906"/>
    <w:rsid w:val="009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75542"/>
  <w15:chartTrackingRefBased/>
  <w15:docId w15:val="{AAEF90E2-23CF-4CB6-99B1-FDE90865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8BA"/>
    <w:pPr>
      <w:spacing w:after="200" w:line="276" w:lineRule="auto"/>
    </w:pPr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168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168BA"/>
  </w:style>
  <w:style w:type="paragraph" w:styleId="Peu">
    <w:name w:val="footer"/>
    <w:basedOn w:val="Normal"/>
    <w:link w:val="PeuCar"/>
    <w:uiPriority w:val="99"/>
    <w:unhideWhenUsed/>
    <w:rsid w:val="004168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4168BA"/>
  </w:style>
  <w:style w:type="paragraph" w:styleId="Pargrafdellista">
    <w:name w:val="List Paragraph"/>
    <w:basedOn w:val="Normal"/>
    <w:uiPriority w:val="34"/>
    <w:qFormat/>
    <w:rsid w:val="00416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1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Gomez Rodriguez, David</cp:lastModifiedBy>
  <cp:revision>2</cp:revision>
  <dcterms:created xsi:type="dcterms:W3CDTF">2025-07-24T10:38:00Z</dcterms:created>
  <dcterms:modified xsi:type="dcterms:W3CDTF">2025-09-26T09:17:00Z</dcterms:modified>
</cp:coreProperties>
</file>